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bookmarkEnd w:id="1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7D9A67B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5653FDC5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CC5235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C5235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514486" w:rsidRDefault="00A43320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0700A648" w:rsidR="002347D0" w:rsidRPr="00EE24F4" w:rsidRDefault="00A43320" w:rsidP="00EE24F4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3995472E" w:rsidR="001D0B6A" w:rsidRPr="00EE24F4" w:rsidRDefault="001D0B6A" w:rsidP="00EE24F4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726BC2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086E4421" w14:textId="6F4FD9A6" w:rsidR="000F7712" w:rsidRPr="00EE24F4" w:rsidRDefault="00B63994" w:rsidP="00EE24F4">
            <w:pPr>
              <w:spacing w:before="120" w:after="360"/>
              <w:rPr>
                <w:rFonts w:ascii="Arial" w:hAnsi="Arial"/>
                <w:sz w:val="24"/>
                <w:szCs w:val="24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4172330D" w14:textId="50E55921" w:rsidR="000F7712" w:rsidRPr="000F7712" w:rsidRDefault="003E2045" w:rsidP="00EE24F4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77E3F123" w:rsidR="00F61033" w:rsidRPr="00116F47" w:rsidRDefault="00F61033" w:rsidP="00EE24F4">
            <w:pPr>
              <w:spacing w:before="120" w:after="360"/>
              <w:rPr>
                <w:rFonts w:ascii="Arial" w:hAnsi="Arial"/>
                <w:noProof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726BC2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555"/>
        <w:gridCol w:w="1701"/>
        <w:gridCol w:w="1275"/>
        <w:gridCol w:w="1276"/>
        <w:gridCol w:w="2127"/>
        <w:gridCol w:w="1417"/>
        <w:gridCol w:w="11"/>
      </w:tblGrid>
      <w:tr w:rsidR="00726BC2" w:rsidRPr="00897D08" w14:paraId="19227238" w14:textId="6182F753" w:rsidTr="00726BC2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726BC2" w:rsidRPr="00897D08" w:rsidRDefault="00726BC2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726BC2" w:rsidRPr="00B63994" w:rsidRDefault="00726BC2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726BC2" w:rsidRDefault="00726BC2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514486">
        <w:trPr>
          <w:gridAfter w:val="1"/>
          <w:wAfter w:w="11" w:type="dxa"/>
          <w:trHeight w:hRule="exact" w:val="589"/>
        </w:trPr>
        <w:tc>
          <w:tcPr>
            <w:tcW w:w="1555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1701" w:type="dxa"/>
          </w:tcPr>
          <w:p w14:paraId="4B07EBE0" w14:textId="18C0A443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  <w:shd w:val="clear" w:color="auto" w:fill="auto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0241588D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5FDC286A" w14:textId="753D5C97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1C0741B8" w14:textId="4E1600FE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D70E484" w14:textId="3D30FF18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EFB9064" w14:textId="1BB70800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3DF3082" w14:textId="57BA9807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16770828"/>
            <w:placeholder>
              <w:docPart w:val="0780C2764D4843269875FF22A69D008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4454BF72" w14:textId="2C672EF1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60690F14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726A6AB1" w14:textId="4A0619A3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778C0E0B" w14:textId="67125CBA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303C50A" w14:textId="467C3598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2AAF303" w14:textId="2620E2E2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339A6E4" w14:textId="56ACC9B3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562261304"/>
            <w:placeholder>
              <w:docPart w:val="E246F7F55E724DA2B96C6E31E051593C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55C4226A" w14:textId="3DC2AA73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277399A9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46E66395" w14:textId="701003C2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0F873767" w14:textId="316D263C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1652FF3" w14:textId="43608FE8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1ED6CB2" w14:textId="6A7D9564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C6FC652" w14:textId="6ED8FC8F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112213535"/>
            <w:placeholder>
              <w:docPart w:val="51ED7588166147C9B520CDA25B928D19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671839F0" w14:textId="155DF4FC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379B6A89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64EDEBF2" w14:textId="094CF9A6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168186B9" w14:textId="69120EC6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21A1897" w14:textId="74CDA7FB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E2E00DE" w14:textId="10B23129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5E41E58" w14:textId="1F14B7CE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819808095"/>
            <w:placeholder>
              <w:docPart w:val="03AAD0A090A74C62A78023AE18ED8EC1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1B6CCA59" w14:textId="78DC1F5E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5CCEC758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25C5B963" w14:textId="0F6110AE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2D65DAB1" w14:textId="19C99CAF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78375F8" w14:textId="668CA543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9517160" w14:textId="3CACE451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775840" w14:textId="4FBFBD42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333957239"/>
            <w:placeholder>
              <w:docPart w:val="4FF922749F274CF48529CB2020E94BC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01816A11" w14:textId="09CC71E9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14486" w:rsidRPr="00C02309" w14:paraId="7BD27C31" w14:textId="77777777" w:rsidTr="00514486">
        <w:trPr>
          <w:gridAfter w:val="1"/>
          <w:wAfter w:w="11" w:type="dxa"/>
          <w:trHeight w:hRule="exact" w:val="799"/>
        </w:trPr>
        <w:tc>
          <w:tcPr>
            <w:tcW w:w="1555" w:type="dxa"/>
          </w:tcPr>
          <w:p w14:paraId="4F37DF6E" w14:textId="27DEDB07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701" w:type="dxa"/>
          </w:tcPr>
          <w:p w14:paraId="2D83647D" w14:textId="2B856859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4B2EDF9" w14:textId="3800D8C7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F6025C5" w14:textId="138917D9" w:rsidR="00514486" w:rsidRPr="00661820" w:rsidRDefault="00514486" w:rsidP="00514486">
            <w:pPr>
              <w:spacing w:before="30"/>
              <w:jc w:val="center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5FF3D" w14:textId="0D64933C" w:rsidR="00514486" w:rsidRPr="00661820" w:rsidRDefault="00514486" w:rsidP="00514486">
            <w:pPr>
              <w:spacing w:before="30"/>
              <w:ind w:left="57"/>
              <w:rPr>
                <w:rFonts w:ascii="Arial" w:hAnsi="Arial"/>
                <w:sz w:val="16"/>
                <w:highlight w:val="lightGray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4354586"/>
            <w:placeholder>
              <w:docPart w:val="543DCA03CF6A4B97A2470EE6EDA32D4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Content>
            <w:tc>
              <w:tcPr>
                <w:tcW w:w="1417" w:type="dxa"/>
              </w:tcPr>
              <w:p w14:paraId="636D869F" w14:textId="66712F80" w:rsidR="00514486" w:rsidRDefault="00514486" w:rsidP="00514486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0DBC73F0" w14:textId="5943E8EF" w:rsidR="002347D0" w:rsidRPr="00EE24F4" w:rsidRDefault="002347D0" w:rsidP="00EE24F4">
      <w:pPr>
        <w:spacing w:before="240"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33CDB386" w14:textId="18DAAA56" w:rsidR="00A63E3A" w:rsidRDefault="001D0B6A" w:rsidP="00CC5235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="00514486">
        <w:rPr>
          <w:rFonts w:ascii="Arial" w:hAnsi="Arial"/>
          <w:sz w:val="16"/>
        </w:rPr>
        <w:t xml:space="preserve"> 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B6CA8" w14:textId="77777777" w:rsidR="0034429A" w:rsidRDefault="0034429A">
      <w:r>
        <w:separator/>
      </w:r>
    </w:p>
  </w:endnote>
  <w:endnote w:type="continuationSeparator" w:id="0">
    <w:p w14:paraId="0A040B03" w14:textId="77777777" w:rsidR="0034429A" w:rsidRDefault="0034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D08434F" w:rsidR="00B57D47" w:rsidRPr="00FA3846" w:rsidRDefault="0075750C" w:rsidP="00514486">
    <w:pPr>
      <w:pStyle w:val="Fuzeile"/>
      <w:tabs>
        <w:tab w:val="clear" w:pos="4536"/>
        <w:tab w:val="center" w:pos="8647"/>
      </w:tabs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CC5235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62CE0" w14:textId="77777777" w:rsidR="0034429A" w:rsidRDefault="0034429A">
      <w:r>
        <w:separator/>
      </w:r>
    </w:p>
  </w:footnote>
  <w:footnote w:type="continuationSeparator" w:id="0">
    <w:p w14:paraId="300682FD" w14:textId="77777777" w:rsidR="0034429A" w:rsidRDefault="00344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R90v7W150k3n386dM6sp26394cPzD3x4PHKSpbUy5CFDHEap9KNV4BrEj4bgCgWGS6yhJiKKIQnWkiQdo5tbMg==" w:saltValue="GaTCLNyD0cJv+CkB8/anS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51043"/>
    <w:rsid w:val="000B6DBB"/>
    <w:rsid w:val="000C7D13"/>
    <w:rsid w:val="000F7712"/>
    <w:rsid w:val="001065CD"/>
    <w:rsid w:val="00116F47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429A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14486"/>
    <w:rsid w:val="00520554"/>
    <w:rsid w:val="00547EE3"/>
    <w:rsid w:val="00554E14"/>
    <w:rsid w:val="00595263"/>
    <w:rsid w:val="005B1C18"/>
    <w:rsid w:val="005C05B6"/>
    <w:rsid w:val="005E3BC1"/>
    <w:rsid w:val="006006F2"/>
    <w:rsid w:val="006155FC"/>
    <w:rsid w:val="00661820"/>
    <w:rsid w:val="006A1AE8"/>
    <w:rsid w:val="006C1ABF"/>
    <w:rsid w:val="006D72A9"/>
    <w:rsid w:val="007061EF"/>
    <w:rsid w:val="00706B31"/>
    <w:rsid w:val="00716068"/>
    <w:rsid w:val="00717C50"/>
    <w:rsid w:val="00726BC2"/>
    <w:rsid w:val="0075750C"/>
    <w:rsid w:val="00794134"/>
    <w:rsid w:val="00794603"/>
    <w:rsid w:val="00796123"/>
    <w:rsid w:val="007D04DE"/>
    <w:rsid w:val="008362B1"/>
    <w:rsid w:val="00886875"/>
    <w:rsid w:val="00895E4F"/>
    <w:rsid w:val="00897D08"/>
    <w:rsid w:val="008F1167"/>
    <w:rsid w:val="008F4E81"/>
    <w:rsid w:val="0095352C"/>
    <w:rsid w:val="00961DC1"/>
    <w:rsid w:val="0096536E"/>
    <w:rsid w:val="009A23EA"/>
    <w:rsid w:val="009A3F0F"/>
    <w:rsid w:val="009A47F0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72E72"/>
    <w:rsid w:val="00CC118D"/>
    <w:rsid w:val="00CC5235"/>
    <w:rsid w:val="00CF0408"/>
    <w:rsid w:val="00D2646A"/>
    <w:rsid w:val="00D4277D"/>
    <w:rsid w:val="00DA6BB0"/>
    <w:rsid w:val="00DC3221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4F4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80C2764D4843269875FF22A69D0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AB962-B45A-4644-84D5-765C72783374}"/>
      </w:docPartPr>
      <w:docPartBody>
        <w:p w:rsidR="00000000" w:rsidRDefault="009768CF" w:rsidP="009768CF">
          <w:pPr>
            <w:pStyle w:val="0780C2764D4843269875FF22A69D008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E246F7F55E724DA2B96C6E31E05159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D389C-0C1A-4C7E-B765-E07580920E29}"/>
      </w:docPartPr>
      <w:docPartBody>
        <w:p w:rsidR="00000000" w:rsidRDefault="009768CF" w:rsidP="009768CF">
          <w:pPr>
            <w:pStyle w:val="E246F7F55E724DA2B96C6E31E051593C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1ED7588166147C9B520CDA25B928D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F0BAA9-62F3-4BFD-B365-27326AE19EE0}"/>
      </w:docPartPr>
      <w:docPartBody>
        <w:p w:rsidR="00000000" w:rsidRDefault="009768CF" w:rsidP="009768CF">
          <w:pPr>
            <w:pStyle w:val="51ED7588166147C9B520CDA25B928D19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AAD0A090A74C62A78023AE18ED8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12508C-F228-4618-ACE6-FBFE7ED14149}"/>
      </w:docPartPr>
      <w:docPartBody>
        <w:p w:rsidR="00000000" w:rsidRDefault="009768CF" w:rsidP="009768CF">
          <w:pPr>
            <w:pStyle w:val="03AAD0A090A74C62A78023AE18ED8EC1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FF922749F274CF48529CB2020E94B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D458D1-4CD8-4923-90B4-4C395E2B7227}"/>
      </w:docPartPr>
      <w:docPartBody>
        <w:p w:rsidR="00000000" w:rsidRDefault="009768CF" w:rsidP="009768CF">
          <w:pPr>
            <w:pStyle w:val="4FF922749F274CF48529CB2020E94BC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43DCA03CF6A4B97A2470EE6EDA32D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67EF7A-A82A-4A31-B56B-5C764D04E062}"/>
      </w:docPartPr>
      <w:docPartBody>
        <w:p w:rsidR="00000000" w:rsidRDefault="009768CF" w:rsidP="009768CF">
          <w:pPr>
            <w:pStyle w:val="543DCA03CF6A4B97A2470EE6EDA32D4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66EB3"/>
    <w:rsid w:val="00282034"/>
    <w:rsid w:val="00320954"/>
    <w:rsid w:val="00440F77"/>
    <w:rsid w:val="006B416D"/>
    <w:rsid w:val="006F2FED"/>
    <w:rsid w:val="006F4C42"/>
    <w:rsid w:val="00784835"/>
    <w:rsid w:val="009768CF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768CF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  <w:style w:type="paragraph" w:customStyle="1" w:styleId="0780C2764D4843269875FF22A69D0082">
    <w:name w:val="0780C2764D4843269875FF22A69D0082"/>
    <w:rsid w:val="009768CF"/>
  </w:style>
  <w:style w:type="paragraph" w:customStyle="1" w:styleId="E246F7F55E724DA2B96C6E31E051593C">
    <w:name w:val="E246F7F55E724DA2B96C6E31E051593C"/>
    <w:rsid w:val="009768CF"/>
  </w:style>
  <w:style w:type="paragraph" w:customStyle="1" w:styleId="51ED7588166147C9B520CDA25B928D19">
    <w:name w:val="51ED7588166147C9B520CDA25B928D19"/>
    <w:rsid w:val="009768CF"/>
  </w:style>
  <w:style w:type="paragraph" w:customStyle="1" w:styleId="03AAD0A090A74C62A78023AE18ED8EC1">
    <w:name w:val="03AAD0A090A74C62A78023AE18ED8EC1"/>
    <w:rsid w:val="009768CF"/>
  </w:style>
  <w:style w:type="paragraph" w:customStyle="1" w:styleId="4FF922749F274CF48529CB2020E94BC7">
    <w:name w:val="4FF922749F274CF48529CB2020E94BC7"/>
    <w:rsid w:val="009768CF"/>
  </w:style>
  <w:style w:type="paragraph" w:customStyle="1" w:styleId="543DCA03CF6A4B97A2470EE6EDA32D48">
    <w:name w:val="543DCA03CF6A4B97A2470EE6EDA32D48"/>
    <w:rsid w:val="00976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4C670-64D2-47CF-A9DF-8225D42A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BA</dc:creator>
  <cp:keywords/>
  <dc:description/>
  <cp:revision>7</cp:revision>
  <cp:lastPrinted>2005-11-29T09:43:00Z</cp:lastPrinted>
  <dcterms:created xsi:type="dcterms:W3CDTF">2022-05-05T07:41:00Z</dcterms:created>
  <dcterms:modified xsi:type="dcterms:W3CDTF">2024-06-04T11:01:00Z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